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Y="1837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D750B9" w:rsidRPr="00C05D70" w:rsidTr="00D750B9">
        <w:trPr>
          <w:trHeight w:val="1266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D750B9" w:rsidRDefault="00D750B9" w:rsidP="00D750B9">
            <w:pPr>
              <w:spacing w:before="120" w:after="120" w:line="288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D750B9" w:rsidRPr="00242108" w:rsidRDefault="00D750B9" w:rsidP="00D750B9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19"/>
              </w:rPr>
            </w:pP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(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>platné pre výzvy vyhlásené po nadobudnutí účinnosti zmeny zákona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 xml:space="preserve"> č.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 xml:space="preserve">154/2019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Z. z.</w:t>
            </w:r>
            <w:r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)</w:t>
            </w:r>
          </w:p>
          <w:p w:rsidR="00D750B9" w:rsidRPr="00C05D70" w:rsidRDefault="00D750B9" w:rsidP="00D750B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3"/>
            </w:r>
          </w:p>
        </w:tc>
      </w:tr>
      <w:tr w:rsidR="00D750B9" w:rsidRPr="00C05D70" w:rsidTr="00D750B9">
        <w:trPr>
          <w:trHeight w:val="794"/>
        </w:trPr>
        <w:tc>
          <w:tcPr>
            <w:tcW w:w="4106" w:type="dxa"/>
          </w:tcPr>
          <w:p w:rsidR="00D750B9" w:rsidRPr="00C05D70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D750B9" w:rsidRPr="00E52A48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750B9" w:rsidRPr="00C05D70" w:rsidTr="00D750B9">
        <w:trPr>
          <w:trHeight w:val="794"/>
        </w:trPr>
        <w:tc>
          <w:tcPr>
            <w:tcW w:w="4106" w:type="dxa"/>
          </w:tcPr>
          <w:p w:rsidR="00D750B9" w:rsidRPr="00C05D70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D750B9" w:rsidRPr="00D60283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750B9" w:rsidRPr="00C05D70" w:rsidTr="00D750B9">
        <w:trPr>
          <w:trHeight w:val="794"/>
        </w:trPr>
        <w:tc>
          <w:tcPr>
            <w:tcW w:w="4106" w:type="dxa"/>
          </w:tcPr>
          <w:p w:rsidR="00D750B9" w:rsidRPr="00C05D70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D750B9" w:rsidRPr="00E52A48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D750B9" w:rsidRPr="00C05D70" w:rsidTr="00D750B9">
        <w:trPr>
          <w:trHeight w:val="510"/>
        </w:trPr>
        <w:tc>
          <w:tcPr>
            <w:tcW w:w="4106" w:type="dxa"/>
          </w:tcPr>
          <w:p w:rsidR="00D750B9" w:rsidRPr="00C05D70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D750B9" w:rsidRPr="00D60283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D750B9">
        <w:trPr>
          <w:trHeight w:val="510"/>
        </w:trPr>
        <w:tc>
          <w:tcPr>
            <w:tcW w:w="4106" w:type="dxa"/>
          </w:tcPr>
          <w:p w:rsidR="00D750B9" w:rsidRPr="00C05D70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D750B9" w:rsidRPr="00D60283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D750B9">
        <w:trPr>
          <w:trHeight w:val="510"/>
        </w:trPr>
        <w:tc>
          <w:tcPr>
            <w:tcW w:w="4106" w:type="dxa"/>
          </w:tcPr>
          <w:p w:rsidR="00D750B9" w:rsidRPr="00C05D70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D750B9" w:rsidRPr="00D60283" w:rsidRDefault="00D750B9" w:rsidP="00D750B9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D750B9">
        <w:trPr>
          <w:trHeight w:val="510"/>
        </w:trPr>
        <w:tc>
          <w:tcPr>
            <w:tcW w:w="4106" w:type="dxa"/>
          </w:tcPr>
          <w:p w:rsidR="00D750B9" w:rsidRPr="00C05D70" w:rsidRDefault="00D750B9" w:rsidP="00D750B9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D750B9" w:rsidRPr="00D60283" w:rsidRDefault="00D750B9" w:rsidP="00D750B9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D60283" w:rsidRDefault="00D60283"/>
    <w:tbl>
      <w:tblPr>
        <w:tblStyle w:val="Mriekatabuky"/>
        <w:tblW w:w="14312" w:type="dxa"/>
        <w:jc w:val="center"/>
        <w:tblLook w:val="04A0" w:firstRow="1" w:lastRow="0" w:firstColumn="1" w:lastColumn="0" w:noHBand="0" w:noVBand="1"/>
      </w:tblPr>
      <w:tblGrid>
        <w:gridCol w:w="584"/>
        <w:gridCol w:w="3664"/>
        <w:gridCol w:w="2597"/>
        <w:gridCol w:w="1233"/>
        <w:gridCol w:w="6234"/>
      </w:tblGrid>
      <w:tr w:rsidR="00712611" w:rsidRPr="00C05D70" w:rsidTr="001A2D6B">
        <w:trPr>
          <w:jc w:val="center"/>
        </w:trPr>
        <w:tc>
          <w:tcPr>
            <w:tcW w:w="584" w:type="dxa"/>
            <w:shd w:val="clear" w:color="auto" w:fill="8DB3E2"/>
            <w:vAlign w:val="center"/>
          </w:tcPr>
          <w:p w:rsidR="006647CF" w:rsidRPr="00C05D70" w:rsidRDefault="006647CF" w:rsidP="002609DC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664" w:type="dxa"/>
            <w:shd w:val="clear" w:color="auto" w:fill="8DB3E2"/>
            <w:vAlign w:val="center"/>
          </w:tcPr>
          <w:p w:rsidR="006647CF" w:rsidRPr="00C05D70" w:rsidRDefault="00ED45FB" w:rsidP="009A230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2597" w:type="dxa"/>
            <w:shd w:val="clear" w:color="auto" w:fill="8DB3E2"/>
            <w:vAlign w:val="center"/>
          </w:tcPr>
          <w:p w:rsidR="006647CF" w:rsidRPr="00C05D70" w:rsidRDefault="0083042E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1233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  <w:tc>
          <w:tcPr>
            <w:tcW w:w="6234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6647CF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6647CF" w:rsidRPr="00712611" w:rsidRDefault="00712611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6647CF" w:rsidRPr="00C05D70" w:rsidRDefault="006647CF" w:rsidP="00072FF3">
            <w:pPr>
              <w:spacing w:before="120" w:after="120" w:line="288" w:lineRule="auto"/>
              <w:ind w:left="-3397" w:firstLine="562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45859261"/>
            <w:placeholder>
              <w:docPart w:val="A8B9260C0ED94E25AD0004EDC44B385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4DD4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7D4DD4" w:rsidRPr="00C05D70" w:rsidRDefault="007D4DD4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7D4DD4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7D4DD4" w:rsidRPr="007D4DD4" w:rsidRDefault="007D4DD4" w:rsidP="001A2D6B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1693679"/>
            <w:placeholder>
              <w:docPart w:val="24D7C6F929F07B478F2DAB845CBF3C0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7D4DD4" w:rsidRPr="00C05D70" w:rsidRDefault="007D4DD4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7D4DD4" w:rsidRPr="00C05D70" w:rsidRDefault="007D4DD4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4194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 xml:space="preserve">Finančná a ekonomická </w:t>
            </w: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jc w:val="center"/>
        <w:tblLook w:val="04A0" w:firstRow="1" w:lastRow="0" w:firstColumn="1" w:lastColumn="0" w:noHBand="0" w:noVBand="1"/>
      </w:tblPr>
      <w:tblGrid>
        <w:gridCol w:w="2830"/>
        <w:gridCol w:w="11482"/>
      </w:tblGrid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/>
          </w:tcPr>
          <w:p w:rsidR="000E3B52" w:rsidRPr="00C05D70" w:rsidRDefault="001E5FE1" w:rsidP="001E5FE1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="000E3B52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41DC6F4A85F54C77959BC5E6E3C99B4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shd w:val="clear" w:color="auto" w:fill="FFFFFF" w:themeFill="background1"/>
              </w:tcPr>
              <w:p w:rsidR="000E3B52" w:rsidRPr="00C05D70" w:rsidRDefault="000E3B52" w:rsidP="00E8435F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Pr="001941BE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BA5D2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1497" w:rsidRPr="00C05D70" w:rsidTr="00BE4E7E">
        <w:trPr>
          <w:trHeight w:val="539"/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251497" w:rsidRPr="00B60573" w:rsidRDefault="00251497" w:rsidP="00251497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B2D9E" w:rsidRDefault="00251497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lastRenderedPageBreak/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13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251497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251497" w:rsidRPr="00C05D70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A18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5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auto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EA1813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EA1813" w:rsidRPr="00B341AC" w:rsidRDefault="00EA1813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9E7E0E" w:rsidRPr="00C05D70" w:rsidTr="001A2D6B">
        <w:trPr>
          <w:trHeight w:val="1453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9E7E0E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8"/>
            </w:r>
          </w:p>
          <w:p w:rsidR="009E7E0E" w:rsidRPr="00C05D70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9"/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BA5D2A" w:rsidRDefault="00BA5D2A"/>
    <w:p w:rsidR="00BA5D2A" w:rsidRDefault="00BA5D2A"/>
    <w:p w:rsidR="002A514B" w:rsidRDefault="002A514B"/>
    <w:tbl>
      <w:tblPr>
        <w:tblStyle w:val="Mriekatabuky"/>
        <w:tblW w:w="15046" w:type="dxa"/>
        <w:jc w:val="center"/>
        <w:tblLook w:val="04A0" w:firstRow="1" w:lastRow="0" w:firstColumn="1" w:lastColumn="0" w:noHBand="0" w:noVBand="1"/>
      </w:tblPr>
      <w:tblGrid>
        <w:gridCol w:w="586"/>
        <w:gridCol w:w="2403"/>
        <w:gridCol w:w="1993"/>
        <w:gridCol w:w="2551"/>
        <w:gridCol w:w="1493"/>
        <w:gridCol w:w="6020"/>
      </w:tblGrid>
      <w:tr w:rsidR="00712611" w:rsidRPr="00C05D70" w:rsidTr="001A2D6B">
        <w:trPr>
          <w:jc w:val="center"/>
        </w:trPr>
        <w:tc>
          <w:tcPr>
            <w:tcW w:w="5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403" w:type="dxa"/>
            <w:shd w:val="clear" w:color="auto" w:fill="8DB3E2"/>
          </w:tcPr>
          <w:p w:rsidR="00E55862" w:rsidRPr="00C05D70" w:rsidRDefault="0002121E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1993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551" w:type="dxa"/>
            <w:shd w:val="clear" w:color="auto" w:fill="8DB3E2"/>
          </w:tcPr>
          <w:p w:rsidR="00E55862" w:rsidRPr="00C05D70" w:rsidRDefault="004D176E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493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020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EA1813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</w:tr>
      <w:tr w:rsidR="00712611" w:rsidRPr="00C05D70" w:rsidTr="00C633F3">
        <w:trPr>
          <w:trHeight w:val="1427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6D149B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E55862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E55862" w:rsidRPr="00C05D70" w:rsidRDefault="006D149B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E55862" w:rsidRPr="00C05D70" w:rsidRDefault="002A0D79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E55862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E55862" w:rsidRPr="00C05D70" w:rsidRDefault="00E55862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020" w:type="dxa"/>
            <w:shd w:val="clear" w:color="auto" w:fill="auto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A66794" w:rsidRPr="00C05D70" w:rsidRDefault="00A66794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A66794" w:rsidRPr="00C05D70" w:rsidRDefault="00A66794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A66794" w:rsidRPr="00016B9C" w:rsidRDefault="00A66794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66794" w:rsidRPr="00C05D70" w:rsidRDefault="00A66794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A66794" w:rsidRPr="00C05D70" w:rsidRDefault="00A66794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6020" w:type="dxa"/>
            <w:shd w:val="clear" w:color="auto" w:fill="auto"/>
          </w:tcPr>
          <w:p w:rsidR="00A66794" w:rsidRPr="00C05D70" w:rsidRDefault="00A66794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trHeight w:val="1568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trHeight w:val="1021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6020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navýšeniu kapacít materskej školy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D950DE219F84471FAB3028E8E1BA9011"/>
            </w:placeholder>
            <w:showingPlcHdr/>
            <w:comboBox>
              <w:listItem w:displayText="0 " w:value="0 "/>
              <w:listItem w:displayText="4" w:value="4"/>
              <w:listItem w:displayText="8" w:value="8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8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 </w:t>
            </w: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zlepšeniu infraštruktúry predprimárneho </w:t>
            </w: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vzdelávania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E856FF37ABDC4CE09A327A6B5F25802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predprimárneho vzdelávania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1F7F1D39159F4704A281B7BCFDEC6BDF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zvyšovaniu kvality vzdelávania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980026"/>
            <w:placeholder>
              <w:docPart w:val="295F5509B5FB46F5B4A11208DD852E4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trHeight w:val="133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2.8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minimalizácii vplyvu zastavaného prostredia na lokálne klimatické podmienky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37140782"/>
            <w:placeholder>
              <w:docPart w:val="47AE419988FF4286BD179CAA9398EEEB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D028A" w:rsidRDefault="00FD028A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9A230D" w:rsidRDefault="009A230D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Pr="00DF6F58" w:rsidRDefault="00C633F3" w:rsidP="00C633F3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5"/>
        <w:tblW w:w="5134" w:type="pct"/>
        <w:tblLayout w:type="fixed"/>
        <w:tblLook w:val="04A0" w:firstRow="1" w:lastRow="0" w:firstColumn="1" w:lastColumn="0" w:noHBand="0" w:noVBand="1"/>
      </w:tblPr>
      <w:tblGrid>
        <w:gridCol w:w="1809"/>
        <w:gridCol w:w="8886"/>
        <w:gridCol w:w="1153"/>
        <w:gridCol w:w="1524"/>
        <w:gridCol w:w="1229"/>
      </w:tblGrid>
      <w:tr w:rsidR="00C633F3" w:rsidRPr="00F93B3F" w:rsidTr="007B05FB"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</w:t>
            </w: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lastRenderedPageBreak/>
              <w:t>projektu k cieľom a výsledkom IROP a PO 2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F32A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1.4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A62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BE49B9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ituácii a k stanoveným cieľom 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navýšeniu kapacít materskej školy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8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zlepšeniu infraštruktúry predprimárneho vzdelávania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predprimárneho vzdelávania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vzdelávania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 Príspevok projektu k minimalizácii vplyvu zastavaného prostredia na lokálne klimatické podmienky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C633F3" w:rsidRPr="00F93B3F" w:rsidTr="00C633F3">
        <w:trPr>
          <w:trHeight w:val="340"/>
        </w:trPr>
        <w:tc>
          <w:tcPr>
            <w:tcW w:w="40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BE49B9" w:rsidP="007B05FB">
            <w:pPr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51</w:t>
            </w:r>
          </w:p>
        </w:tc>
      </w:tr>
    </w:tbl>
    <w:p w:rsidR="00C83B00" w:rsidRDefault="00C83B00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2830"/>
        <w:gridCol w:w="5529"/>
        <w:gridCol w:w="5953"/>
      </w:tblGrid>
      <w:tr w:rsidR="009A230D" w:rsidRPr="00C05D70" w:rsidTr="001A2D6B">
        <w:tc>
          <w:tcPr>
            <w:tcW w:w="14312" w:type="dxa"/>
            <w:gridSpan w:val="3"/>
            <w:shd w:val="clear" w:color="auto" w:fill="8DB3E2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Dosiahnuté bodové hodnotenie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529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953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9A230D" w:rsidRPr="00C05D70" w:rsidTr="001A2D6B">
        <w:tc>
          <w:tcPr>
            <w:tcW w:w="2830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29" w:type="dxa"/>
          </w:tcPr>
          <w:p w:rsidR="009A230D" w:rsidRPr="00A445A3" w:rsidRDefault="00BE49B9" w:rsidP="009A54A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51</w:t>
            </w:r>
          </w:p>
        </w:tc>
        <w:tc>
          <w:tcPr>
            <w:tcW w:w="5953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5966572"/>
            <w:placeholder>
              <w:docPart w:val="079A5B021B6046BCA3577E6078143A5B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gridSpan w:val="2"/>
                <w:shd w:val="clear" w:color="auto" w:fill="FFFFFF" w:themeFill="background1"/>
              </w:tcPr>
              <w:p w:rsidR="009A230D" w:rsidRPr="00C05D70" w:rsidRDefault="009A230D" w:rsidP="00C83B0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A230D" w:rsidRPr="00C05D70" w:rsidTr="001A2D6B">
        <w:tc>
          <w:tcPr>
            <w:tcW w:w="14312" w:type="dxa"/>
            <w:gridSpan w:val="3"/>
          </w:tcPr>
          <w:p w:rsidR="009A230D" w:rsidRPr="00A445A3" w:rsidRDefault="009A230D" w:rsidP="00C83B0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A230D" w:rsidRPr="00C05D70" w:rsidTr="001A2D6B">
        <w:tc>
          <w:tcPr>
            <w:tcW w:w="14312" w:type="dxa"/>
            <w:gridSpan w:val="3"/>
          </w:tcPr>
          <w:p w:rsidR="009A230D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BA5D2A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978"/>
        </w:trPr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60573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B2D9E" w:rsidRDefault="009A230D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25149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251497"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29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9A230D" w:rsidRPr="00C05D70" w:rsidRDefault="009A230D" w:rsidP="00251497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EA1813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1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auto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gridSpan w:val="2"/>
            <w:shd w:val="clear" w:color="auto" w:fill="auto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EA1813" w:rsidRPr="00B341AC" w:rsidRDefault="00EA1813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A230D" w:rsidRPr="00C05D70" w:rsidRDefault="009A230D" w:rsidP="001A2D6B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9A230D" w:rsidRPr="00C05D70" w:rsidSect="006439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7" w:bottom="851" w:left="1417" w:header="708" w:footer="4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9A3" w:rsidRDefault="005F39A3" w:rsidP="009B44B8">
      <w:pPr>
        <w:spacing w:after="0" w:line="240" w:lineRule="auto"/>
      </w:pPr>
      <w:r>
        <w:separator/>
      </w:r>
    </w:p>
  </w:endnote>
  <w:end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635" w:rsidRDefault="00BE763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9F12FA" w:rsidP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E7635">
      <w:rPr>
        <w:rFonts w:ascii="Arial" w:hAnsi="Arial" w:cs="Arial"/>
        <w:sz w:val="16"/>
        <w:szCs w:val="16"/>
      </w:rPr>
      <w:t>10</w:t>
    </w:r>
    <w:ins w:id="2" w:author="OM" w:date="2020-02-24T10:08:00Z">
      <w:r w:rsidR="00D750B9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7961" w:rsidRPr="009A490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7E7961" w:rsidRPr="009A490C">
          <w:rPr>
            <w:rFonts w:ascii="Arial" w:hAnsi="Arial" w:cs="Arial"/>
            <w:sz w:val="16"/>
            <w:szCs w:val="16"/>
          </w:rPr>
          <w:fldChar w:fldCharType="begin"/>
        </w:r>
        <w:r w:rsidR="007E7961" w:rsidRPr="009A490C">
          <w:rPr>
            <w:rFonts w:ascii="Arial" w:hAnsi="Arial" w:cs="Arial"/>
            <w:sz w:val="16"/>
            <w:szCs w:val="16"/>
          </w:rPr>
          <w:instrText>PAGE   \* MERGEFORMAT</w:instrText>
        </w:r>
        <w:r w:rsidR="007E7961" w:rsidRPr="009A490C">
          <w:rPr>
            <w:rFonts w:ascii="Arial" w:hAnsi="Arial" w:cs="Arial"/>
            <w:sz w:val="16"/>
            <w:szCs w:val="16"/>
          </w:rPr>
          <w:fldChar w:fldCharType="separate"/>
        </w:r>
        <w:r w:rsidR="000D26FF">
          <w:rPr>
            <w:rFonts w:ascii="Arial" w:hAnsi="Arial" w:cs="Arial"/>
            <w:noProof/>
            <w:sz w:val="16"/>
            <w:szCs w:val="16"/>
          </w:rPr>
          <w:t>3</w:t>
        </w:r>
        <w:r w:rsidR="007E7961" w:rsidRPr="009A490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FA" w:rsidRDefault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E7635">
      <w:rPr>
        <w:rFonts w:ascii="Arial" w:hAnsi="Arial" w:cs="Arial"/>
        <w:sz w:val="16"/>
        <w:szCs w:val="16"/>
      </w:rPr>
      <w:t>10</w:t>
    </w:r>
    <w:ins w:id="3" w:author="OM" w:date="2020-02-24T10:08:00Z">
      <w:r w:rsidR="00D750B9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9A3" w:rsidRDefault="005F39A3" w:rsidP="009B44B8">
      <w:pPr>
        <w:spacing w:after="0" w:line="240" w:lineRule="auto"/>
      </w:pPr>
      <w:r>
        <w:separator/>
      </w:r>
    </w:p>
  </w:footnote>
  <w:foot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footnote>
  <w:footnote w:id="1">
    <w:p w:rsidR="00D750B9" w:rsidRPr="00323FF3" w:rsidRDefault="00D750B9" w:rsidP="00D750B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D750B9" w:rsidRDefault="00D750B9" w:rsidP="00D750B9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D750B9" w:rsidRDefault="00D750B9" w:rsidP="00D750B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EA18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EA18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7">
    <w:p w:rsidR="00B41941" w:rsidRDefault="00B41941" w:rsidP="000D26FF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A5434">
        <w:rPr>
          <w:rFonts w:ascii="Arial" w:hAnsi="Arial" w:cs="Arial"/>
          <w:sz w:val="16"/>
          <w:szCs w:val="16"/>
        </w:rPr>
        <w:t xml:space="preserve">. </w:t>
      </w:r>
      <w:r w:rsidR="00BB004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3A76BC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93A50">
        <w:rPr>
          <w:rFonts w:ascii="Arial" w:hAnsi="Arial" w:cs="Arial"/>
          <w:sz w:val="16"/>
          <w:szCs w:val="16"/>
        </w:rPr>
        <w:t xml:space="preserve"> právne</w:t>
      </w:r>
      <w:r w:rsidR="003A76BC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ins w:id="0" w:author="OM" w:date="2020-02-28T08:49:00Z">
        <w:r w:rsidR="000D26FF">
          <w:rPr>
            <w:rFonts w:ascii="Arial" w:hAnsi="Arial" w:cs="Arial"/>
            <w:sz w:val="16"/>
            <w:szCs w:val="16"/>
          </w:rPr>
          <w:t xml:space="preserve"> </w:t>
        </w:r>
        <w:r w:rsidR="000D26FF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8">
    <w:p w:rsidR="001E5FE1" w:rsidRDefault="001E5FE1" w:rsidP="001E5F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 w:rsidR="008D1679"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0E3B52" w:rsidRPr="009F1B0E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9E7E0E" w:rsidRPr="00323FF3" w:rsidRDefault="009E7E0E" w:rsidP="009E7E0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9E7E0E" w:rsidRDefault="009E7E0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1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2">
    <w:p w:rsidR="00EA1813" w:rsidRPr="00323FF3" w:rsidRDefault="00EA1813" w:rsidP="00EA18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3">
    <w:p w:rsidR="009A230D" w:rsidRDefault="009A230D" w:rsidP="009A230D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9A230D" w:rsidRDefault="009A230D" w:rsidP="009A230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 xml:space="preserve">Na splnenie kritérií odborného hodnotenia musia byť vyhodnotené kladne všetky vylučujúce hodnotiace kritériá a zároveň musí byť splnená minimálna hranica pri bodovaných hodnotiacich kritériách, ktorá predstavuje 60% z maximálneho počtu bodov bodovaných hodnotiacich kritérií, t.j. </w:t>
      </w:r>
      <w:r w:rsidR="00BE49B9">
        <w:rPr>
          <w:rFonts w:ascii="Arial" w:hAnsi="Arial" w:cs="Arial"/>
          <w:sz w:val="16"/>
          <w:szCs w:val="16"/>
        </w:rPr>
        <w:t>31</w:t>
      </w:r>
      <w:r w:rsidR="00BE49B9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9A230D" w:rsidRPr="009F1B0E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>
        <w:rPr>
          <w:rFonts w:ascii="Arial" w:hAnsi="Arial" w:cs="Arial"/>
          <w:sz w:val="16"/>
          <w:szCs w:val="16"/>
        </w:rPr>
        <w:t xml:space="preserve"> V prípade odborného hodnotenia UMR uviesť správne poradové číslo odborného hodnotiteľa.</w:t>
      </w:r>
    </w:p>
  </w:footnote>
  <w:footnote w:id="31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 w:rsidRPr="008D167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V prípade odborného hodnotenia UMR uviesť správne poradové číslo odborného hodnotiteľa.</w:t>
      </w:r>
    </w:p>
  </w:footnote>
  <w:footnote w:id="32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635" w:rsidRDefault="00BE763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635" w:rsidRDefault="00BE763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A5" w:rsidRDefault="008A5C05" w:rsidP="00B95BA5">
    <w:pPr>
      <w:pStyle w:val="Hlavika"/>
      <w:tabs>
        <w:tab w:val="left" w:pos="1977"/>
      </w:tabs>
      <w:ind w:firstLine="19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A5698B8" wp14:editId="072D9759">
          <wp:simplePos x="0" y="0"/>
          <wp:positionH relativeFrom="column">
            <wp:posOffset>7497445</wp:posOffset>
          </wp:positionH>
          <wp:positionV relativeFrom="paragraph">
            <wp:posOffset>86995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8" name="Obrázok 18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80B76" w:rsidRDefault="00080B76" w:rsidP="00080B76">
    <w:pPr>
      <w:pStyle w:val="Hlavika"/>
      <w:tabs>
        <w:tab w:val="left" w:pos="1977"/>
        <w:tab w:val="left" w:pos="2775"/>
      </w:tabs>
      <w:ind w:firstLine="1977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MetaNormal-Roman" w:hAnsi="MetaNormal-Roman"/>
        <w:noProof/>
      </w:rPr>
      <w:drawing>
        <wp:anchor distT="0" distB="0" distL="114300" distR="114300" simplePos="0" relativeHeight="251661312" behindDoc="0" locked="0" layoutInCell="1" allowOverlap="1" wp14:anchorId="7B13F643" wp14:editId="47DB6CBD">
          <wp:simplePos x="0" y="0"/>
          <wp:positionH relativeFrom="column">
            <wp:posOffset>3747770</wp:posOffset>
          </wp:positionH>
          <wp:positionV relativeFrom="paragraph">
            <wp:posOffset>-238760</wp:posOffset>
          </wp:positionV>
          <wp:extent cx="1226820" cy="755015"/>
          <wp:effectExtent l="0" t="0" r="0" b="6985"/>
          <wp:wrapNone/>
          <wp:docPr id="17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E76700" wp14:editId="13674AC3">
          <wp:simplePos x="0" y="0"/>
          <wp:positionH relativeFrom="column">
            <wp:posOffset>10795</wp:posOffset>
          </wp:positionH>
          <wp:positionV relativeFrom="paragraph">
            <wp:posOffset>-93980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9" name="Obrázok 19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080B76" w:rsidRDefault="00080B76" w:rsidP="00080B76">
    <w:pPr>
      <w:pStyle w:val="Hlavika"/>
      <w:tabs>
        <w:tab w:val="clear" w:pos="9072"/>
        <w:tab w:val="left" w:pos="2160"/>
        <w:tab w:val="left" w:pos="9059"/>
      </w:tabs>
    </w:pPr>
    <w:r>
      <w:tab/>
    </w:r>
    <w:r>
      <w:tab/>
    </w:r>
    <w:r>
      <w:tab/>
    </w:r>
    <w:r>
      <w:tab/>
    </w:r>
    <w:r>
      <w:tab/>
    </w:r>
  </w:p>
  <w:p w:rsidR="007E7961" w:rsidRDefault="00080B76">
    <w:pPr>
      <w:pStyle w:val="Hlavika"/>
    </w:pPr>
    <w:r w:rsidRPr="005D6A9C">
      <w:tab/>
    </w:r>
    <w:r w:rsidRPr="005D6A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11536"/>
    <w:rsid w:val="00016B9C"/>
    <w:rsid w:val="0002121E"/>
    <w:rsid w:val="00024EB5"/>
    <w:rsid w:val="0002599F"/>
    <w:rsid w:val="00036A31"/>
    <w:rsid w:val="0004578B"/>
    <w:rsid w:val="00055EFA"/>
    <w:rsid w:val="0005646C"/>
    <w:rsid w:val="000614E5"/>
    <w:rsid w:val="00062525"/>
    <w:rsid w:val="00071B7E"/>
    <w:rsid w:val="00072FF3"/>
    <w:rsid w:val="00076BF7"/>
    <w:rsid w:val="00080B76"/>
    <w:rsid w:val="000868B3"/>
    <w:rsid w:val="000B31D3"/>
    <w:rsid w:val="000B7602"/>
    <w:rsid w:val="000C53F2"/>
    <w:rsid w:val="000D26FF"/>
    <w:rsid w:val="000D39BE"/>
    <w:rsid w:val="000E371D"/>
    <w:rsid w:val="000E3B52"/>
    <w:rsid w:val="000F3D3D"/>
    <w:rsid w:val="000F4070"/>
    <w:rsid w:val="00105536"/>
    <w:rsid w:val="0010760D"/>
    <w:rsid w:val="00116FE7"/>
    <w:rsid w:val="00154F86"/>
    <w:rsid w:val="00171676"/>
    <w:rsid w:val="001901BF"/>
    <w:rsid w:val="001941BE"/>
    <w:rsid w:val="00197270"/>
    <w:rsid w:val="001A2D6B"/>
    <w:rsid w:val="001A56DC"/>
    <w:rsid w:val="001B09DF"/>
    <w:rsid w:val="001B3EF8"/>
    <w:rsid w:val="001C1150"/>
    <w:rsid w:val="001E1DED"/>
    <w:rsid w:val="001E5FE1"/>
    <w:rsid w:val="00216032"/>
    <w:rsid w:val="0022265F"/>
    <w:rsid w:val="00242108"/>
    <w:rsid w:val="002452DA"/>
    <w:rsid w:val="0024799D"/>
    <w:rsid w:val="00251497"/>
    <w:rsid w:val="002609DC"/>
    <w:rsid w:val="00263DEB"/>
    <w:rsid w:val="00285341"/>
    <w:rsid w:val="002A0D79"/>
    <w:rsid w:val="002A514B"/>
    <w:rsid w:val="002B480E"/>
    <w:rsid w:val="002B60FE"/>
    <w:rsid w:val="002C2033"/>
    <w:rsid w:val="002C2724"/>
    <w:rsid w:val="002D2C6C"/>
    <w:rsid w:val="00315A5E"/>
    <w:rsid w:val="00323FF3"/>
    <w:rsid w:val="003377A7"/>
    <w:rsid w:val="003413E7"/>
    <w:rsid w:val="00377E99"/>
    <w:rsid w:val="00386541"/>
    <w:rsid w:val="00394B11"/>
    <w:rsid w:val="003A5C6F"/>
    <w:rsid w:val="003A76BC"/>
    <w:rsid w:val="003C141E"/>
    <w:rsid w:val="003C2AC6"/>
    <w:rsid w:val="0040193D"/>
    <w:rsid w:val="004072C4"/>
    <w:rsid w:val="004748A9"/>
    <w:rsid w:val="004841E3"/>
    <w:rsid w:val="00490F7F"/>
    <w:rsid w:val="004C16E7"/>
    <w:rsid w:val="004D176E"/>
    <w:rsid w:val="0051190E"/>
    <w:rsid w:val="00517659"/>
    <w:rsid w:val="00522632"/>
    <w:rsid w:val="005503DB"/>
    <w:rsid w:val="00553DEE"/>
    <w:rsid w:val="00576E70"/>
    <w:rsid w:val="0059072E"/>
    <w:rsid w:val="00597067"/>
    <w:rsid w:val="005B1E08"/>
    <w:rsid w:val="005C6880"/>
    <w:rsid w:val="005C7F16"/>
    <w:rsid w:val="005D16C2"/>
    <w:rsid w:val="005F39A3"/>
    <w:rsid w:val="006267ED"/>
    <w:rsid w:val="006300A5"/>
    <w:rsid w:val="0063252F"/>
    <w:rsid w:val="00640198"/>
    <w:rsid w:val="006426D5"/>
    <w:rsid w:val="006439DD"/>
    <w:rsid w:val="00645C7C"/>
    <w:rsid w:val="006636D2"/>
    <w:rsid w:val="00663AAC"/>
    <w:rsid w:val="006647CF"/>
    <w:rsid w:val="006837C5"/>
    <w:rsid w:val="006909F8"/>
    <w:rsid w:val="00693A50"/>
    <w:rsid w:val="00695365"/>
    <w:rsid w:val="006A08A6"/>
    <w:rsid w:val="006A0FA0"/>
    <w:rsid w:val="006D149B"/>
    <w:rsid w:val="00700482"/>
    <w:rsid w:val="0070283F"/>
    <w:rsid w:val="00712611"/>
    <w:rsid w:val="00712F7D"/>
    <w:rsid w:val="00734B73"/>
    <w:rsid w:val="00753B58"/>
    <w:rsid w:val="00762D03"/>
    <w:rsid w:val="007736B4"/>
    <w:rsid w:val="007D4DD4"/>
    <w:rsid w:val="007D61AF"/>
    <w:rsid w:val="007E7961"/>
    <w:rsid w:val="007F4A58"/>
    <w:rsid w:val="00814754"/>
    <w:rsid w:val="00814F9D"/>
    <w:rsid w:val="0083042E"/>
    <w:rsid w:val="0084329B"/>
    <w:rsid w:val="00860CE0"/>
    <w:rsid w:val="00867EE9"/>
    <w:rsid w:val="0087162E"/>
    <w:rsid w:val="0087178B"/>
    <w:rsid w:val="008A5C05"/>
    <w:rsid w:val="008A7DBF"/>
    <w:rsid w:val="008D1679"/>
    <w:rsid w:val="008D6E98"/>
    <w:rsid w:val="009175AF"/>
    <w:rsid w:val="00944BAA"/>
    <w:rsid w:val="009454BF"/>
    <w:rsid w:val="00965BFD"/>
    <w:rsid w:val="00977107"/>
    <w:rsid w:val="00990254"/>
    <w:rsid w:val="00996C64"/>
    <w:rsid w:val="009A230D"/>
    <w:rsid w:val="009A490C"/>
    <w:rsid w:val="009A54A9"/>
    <w:rsid w:val="009A73BC"/>
    <w:rsid w:val="009B0A13"/>
    <w:rsid w:val="009B44B8"/>
    <w:rsid w:val="009C39EC"/>
    <w:rsid w:val="009E7E0E"/>
    <w:rsid w:val="009E7FE9"/>
    <w:rsid w:val="009F12FA"/>
    <w:rsid w:val="009F1B0E"/>
    <w:rsid w:val="009F3D26"/>
    <w:rsid w:val="00A0011D"/>
    <w:rsid w:val="00A17D46"/>
    <w:rsid w:val="00A20F6F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A31FB"/>
    <w:rsid w:val="00AA5434"/>
    <w:rsid w:val="00AD14B0"/>
    <w:rsid w:val="00AD6B20"/>
    <w:rsid w:val="00B2461A"/>
    <w:rsid w:val="00B341AC"/>
    <w:rsid w:val="00B41941"/>
    <w:rsid w:val="00B50A6D"/>
    <w:rsid w:val="00B60573"/>
    <w:rsid w:val="00B6172E"/>
    <w:rsid w:val="00B6694E"/>
    <w:rsid w:val="00B66F4A"/>
    <w:rsid w:val="00B81739"/>
    <w:rsid w:val="00B81782"/>
    <w:rsid w:val="00B90060"/>
    <w:rsid w:val="00B95BA5"/>
    <w:rsid w:val="00BA5D2A"/>
    <w:rsid w:val="00BB0044"/>
    <w:rsid w:val="00BB3CCB"/>
    <w:rsid w:val="00BB4138"/>
    <w:rsid w:val="00BE49B9"/>
    <w:rsid w:val="00BE7635"/>
    <w:rsid w:val="00C05D70"/>
    <w:rsid w:val="00C41E42"/>
    <w:rsid w:val="00C571C4"/>
    <w:rsid w:val="00C633F3"/>
    <w:rsid w:val="00C83B00"/>
    <w:rsid w:val="00C910BF"/>
    <w:rsid w:val="00C9365D"/>
    <w:rsid w:val="00C94A5B"/>
    <w:rsid w:val="00CA0B71"/>
    <w:rsid w:val="00CA39A3"/>
    <w:rsid w:val="00CB2D9E"/>
    <w:rsid w:val="00CB4BAD"/>
    <w:rsid w:val="00CC7D70"/>
    <w:rsid w:val="00CE0442"/>
    <w:rsid w:val="00CE0D6E"/>
    <w:rsid w:val="00D0779C"/>
    <w:rsid w:val="00D14CF2"/>
    <w:rsid w:val="00D579BA"/>
    <w:rsid w:val="00D60283"/>
    <w:rsid w:val="00D750B9"/>
    <w:rsid w:val="00D865D3"/>
    <w:rsid w:val="00D87B66"/>
    <w:rsid w:val="00DA113D"/>
    <w:rsid w:val="00DB3D85"/>
    <w:rsid w:val="00DC3A27"/>
    <w:rsid w:val="00DF3226"/>
    <w:rsid w:val="00E1266C"/>
    <w:rsid w:val="00E1543C"/>
    <w:rsid w:val="00E3284D"/>
    <w:rsid w:val="00E32EBC"/>
    <w:rsid w:val="00E4488F"/>
    <w:rsid w:val="00E52A48"/>
    <w:rsid w:val="00E55862"/>
    <w:rsid w:val="00EA1813"/>
    <w:rsid w:val="00EB1FDC"/>
    <w:rsid w:val="00ED45FB"/>
    <w:rsid w:val="00EF15B5"/>
    <w:rsid w:val="00EF1745"/>
    <w:rsid w:val="00F0092F"/>
    <w:rsid w:val="00F12F08"/>
    <w:rsid w:val="00F147E9"/>
    <w:rsid w:val="00F372C9"/>
    <w:rsid w:val="00F72158"/>
    <w:rsid w:val="00F77B50"/>
    <w:rsid w:val="00F82609"/>
    <w:rsid w:val="00F84B30"/>
    <w:rsid w:val="00FB0AB2"/>
    <w:rsid w:val="00FC2EA4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6B87E1B"/>
  <w15:docId w15:val="{0F90D573-0781-4A56-B67C-DB4FF88E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C633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B9260C0ED94E25AD0004EDC44B3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A9EA5-59C4-4E3C-BD67-2152BC43B2B4}"/>
      </w:docPartPr>
      <w:docPartBody>
        <w:p w:rsidR="00020CF9" w:rsidRDefault="001A0272" w:rsidP="001A0272">
          <w:pPr>
            <w:pStyle w:val="A8B9260C0ED94E25AD0004EDC44B385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D7C6F929F07B478F2DAB845CBF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F9C49-95C1-174A-9E53-5475266C833E}"/>
      </w:docPartPr>
      <w:docPartBody>
        <w:p w:rsidR="002A2439" w:rsidRDefault="00CB5B7A" w:rsidP="00CB5B7A">
          <w:pPr>
            <w:pStyle w:val="24D7C6F929F07B478F2DAB845CBF3C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EE2F4A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EE2F4A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EE2F4A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EE2F4A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50DE219F84471FAB3028E8E1BA9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01949-4D32-4A9A-95E9-6F84949260BB}"/>
      </w:docPartPr>
      <w:docPartBody>
        <w:p w:rsidR="00EE2F4A" w:rsidRDefault="000079FB" w:rsidP="000079FB">
          <w:pPr>
            <w:pStyle w:val="D950DE219F84471FAB3028E8E1BA901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56FF37ABDC4CE09A327A6B5F2580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4B3870-5D62-4DA0-B73B-D5729E391AC4}"/>
      </w:docPartPr>
      <w:docPartBody>
        <w:p w:rsidR="00EE2F4A" w:rsidRDefault="000079FB" w:rsidP="000079FB">
          <w:pPr>
            <w:pStyle w:val="E856FF37ABDC4CE09A327A6B5F25802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F7F1D39159F4704A281B7BCFDEC6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26B47C-0B43-4391-BED0-072E8D03888A}"/>
      </w:docPartPr>
      <w:docPartBody>
        <w:p w:rsidR="00EE2F4A" w:rsidRDefault="000079FB" w:rsidP="000079FB">
          <w:pPr>
            <w:pStyle w:val="1F7F1D39159F4704A281B7BCFDEC6BD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95F5509B5FB46F5B4A11208DD852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D80BCD-CC50-4C6F-A1C6-4BDA6D0A3731}"/>
      </w:docPartPr>
      <w:docPartBody>
        <w:p w:rsidR="00EE2F4A" w:rsidRDefault="000079FB" w:rsidP="000079FB">
          <w:pPr>
            <w:pStyle w:val="295F5509B5FB46F5B4A11208DD852E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7AE419988FF4286BD179CAA9398E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FF2A28-C891-463B-AAB9-3870E97F03AE}"/>
      </w:docPartPr>
      <w:docPartBody>
        <w:p w:rsidR="00EE2F4A" w:rsidRDefault="000079FB" w:rsidP="000079FB">
          <w:pPr>
            <w:pStyle w:val="47AE419988FF4286BD179CAA9398EEE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DC6F4A85F54C77959BC5E6E3C99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131C0A-3141-4D20-B234-E0B713934E08}"/>
      </w:docPartPr>
      <w:docPartBody>
        <w:p w:rsidR="008C33E4" w:rsidRDefault="002B4B17" w:rsidP="002B4B17">
          <w:pPr>
            <w:pStyle w:val="41DC6F4A85F54C77959BC5E6E3C99B42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79A5B021B6046BCA3577E6078143A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B00EE-F264-4D53-8FEF-DB4C98C37B98}"/>
      </w:docPartPr>
      <w:docPartBody>
        <w:p w:rsidR="009024C9" w:rsidRDefault="008C33E4" w:rsidP="008C33E4">
          <w:pPr>
            <w:pStyle w:val="079A5B021B6046BCA3577E6078143A5B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073BEA"/>
    <w:rsid w:val="001531F8"/>
    <w:rsid w:val="00166518"/>
    <w:rsid w:val="001A0272"/>
    <w:rsid w:val="001F0A1A"/>
    <w:rsid w:val="002211EC"/>
    <w:rsid w:val="002A2439"/>
    <w:rsid w:val="002B4B17"/>
    <w:rsid w:val="0035024D"/>
    <w:rsid w:val="003709D3"/>
    <w:rsid w:val="00372018"/>
    <w:rsid w:val="003A42BD"/>
    <w:rsid w:val="004306E3"/>
    <w:rsid w:val="00474B61"/>
    <w:rsid w:val="004B3767"/>
    <w:rsid w:val="004D74F0"/>
    <w:rsid w:val="004E1946"/>
    <w:rsid w:val="004E4CE2"/>
    <w:rsid w:val="004F370C"/>
    <w:rsid w:val="0051086C"/>
    <w:rsid w:val="00577AE5"/>
    <w:rsid w:val="00587590"/>
    <w:rsid w:val="00601B5C"/>
    <w:rsid w:val="006257B8"/>
    <w:rsid w:val="00641E8C"/>
    <w:rsid w:val="006B079A"/>
    <w:rsid w:val="006B7C2C"/>
    <w:rsid w:val="00706594"/>
    <w:rsid w:val="007139CA"/>
    <w:rsid w:val="00764B0E"/>
    <w:rsid w:val="00773249"/>
    <w:rsid w:val="007755A0"/>
    <w:rsid w:val="008333F7"/>
    <w:rsid w:val="00882C39"/>
    <w:rsid w:val="008C33E4"/>
    <w:rsid w:val="008C4614"/>
    <w:rsid w:val="00900F8F"/>
    <w:rsid w:val="009024C9"/>
    <w:rsid w:val="00951BCC"/>
    <w:rsid w:val="00A623AF"/>
    <w:rsid w:val="00A85B5A"/>
    <w:rsid w:val="00B351EF"/>
    <w:rsid w:val="00B37875"/>
    <w:rsid w:val="00B61C2D"/>
    <w:rsid w:val="00B82639"/>
    <w:rsid w:val="00BC2E5A"/>
    <w:rsid w:val="00C26453"/>
    <w:rsid w:val="00C4158A"/>
    <w:rsid w:val="00C741CF"/>
    <w:rsid w:val="00C92228"/>
    <w:rsid w:val="00CA295A"/>
    <w:rsid w:val="00CB5B7A"/>
    <w:rsid w:val="00CC6FFA"/>
    <w:rsid w:val="00CD05DF"/>
    <w:rsid w:val="00D03BF5"/>
    <w:rsid w:val="00D77C82"/>
    <w:rsid w:val="00DC5BA3"/>
    <w:rsid w:val="00DD0B39"/>
    <w:rsid w:val="00E067C1"/>
    <w:rsid w:val="00E62DBF"/>
    <w:rsid w:val="00EB1B6B"/>
    <w:rsid w:val="00ED701D"/>
    <w:rsid w:val="00EE2F4A"/>
    <w:rsid w:val="00F042BB"/>
    <w:rsid w:val="00F20C19"/>
    <w:rsid w:val="00F23F14"/>
    <w:rsid w:val="00F346CA"/>
    <w:rsid w:val="00F7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C33E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41DC6F4A85F54C77959BC5E6E3C99B42">
    <w:name w:val="41DC6F4A85F54C77959BC5E6E3C99B42"/>
    <w:rsid w:val="002B4B17"/>
    <w:pPr>
      <w:spacing w:after="160" w:line="259" w:lineRule="auto"/>
    </w:pPr>
  </w:style>
  <w:style w:type="paragraph" w:customStyle="1" w:styleId="7178B72C949349E792B38C1C071A0016">
    <w:name w:val="7178B72C949349E792B38C1C071A0016"/>
    <w:rsid w:val="002B4B17"/>
    <w:pPr>
      <w:spacing w:after="160" w:line="259" w:lineRule="auto"/>
    </w:pPr>
  </w:style>
  <w:style w:type="paragraph" w:customStyle="1" w:styleId="079A5B021B6046BCA3577E6078143A5B">
    <w:name w:val="079A5B021B6046BCA3577E6078143A5B"/>
    <w:rsid w:val="008C33E4"/>
  </w:style>
  <w:style w:type="paragraph" w:customStyle="1" w:styleId="1E8715C402384FF48FCCB9CBBA1C6AA3">
    <w:name w:val="1E8715C402384FF48FCCB9CBBA1C6AA3"/>
    <w:rsid w:val="008C33E4"/>
  </w:style>
  <w:style w:type="paragraph" w:customStyle="1" w:styleId="EE1EC0BA3B284DF5913362B3DD429715">
    <w:name w:val="EE1EC0BA3B284DF5913362B3DD429715"/>
    <w:rsid w:val="00474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DE23-D0F6-4A78-98DF-25B3D8C3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1046</Words>
  <Characters>5963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11</cp:revision>
  <cp:lastPrinted>2017-11-27T07:56:00Z</cp:lastPrinted>
  <dcterms:created xsi:type="dcterms:W3CDTF">2019-05-23T09:47:00Z</dcterms:created>
  <dcterms:modified xsi:type="dcterms:W3CDTF">2020-02-28T07:49:00Z</dcterms:modified>
</cp:coreProperties>
</file>